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CB9F3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14:paraId="2F5CB9F4" w14:textId="3F06ED2D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2F5CB9F7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CB9F5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CB9F6" w14:textId="77777777" w:rsidR="0055375D" w:rsidRPr="0011603A" w:rsidRDefault="00F410EF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410EF">
              <w:rPr>
                <w:b/>
                <w:sz w:val="26"/>
                <w:szCs w:val="26"/>
                <w:lang w:val="en-US"/>
              </w:rPr>
              <w:t>203B_075</w:t>
            </w:r>
          </w:p>
        </w:tc>
      </w:tr>
      <w:tr w:rsidR="0055375D" w:rsidRPr="00C44B8B" w14:paraId="2F5CB9FA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CB9F8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CB9F9" w14:textId="77777777" w:rsidR="0055375D" w:rsidRPr="00F410EF" w:rsidRDefault="0055375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410EF"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Поле1"/>
            <w:r w:rsidR="00095657" w:rsidRPr="00F410EF">
              <w:rPr>
                <w:b/>
                <w:sz w:val="26"/>
                <w:szCs w:val="26"/>
                <w:lang w:val="en-US"/>
              </w:rPr>
              <w:t>2226751</w:t>
            </w:r>
            <w:r w:rsidRPr="00F410EF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p w14:paraId="2263397B" w14:textId="77777777" w:rsidR="00094411" w:rsidRDefault="00094411" w:rsidP="0009441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–      Главный инженер</w:t>
      </w:r>
    </w:p>
    <w:p w14:paraId="53A0F7FA" w14:textId="77777777" w:rsidR="00094411" w:rsidRPr="0052681C" w:rsidRDefault="00094411" w:rsidP="0009441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_______________________ /Антонов В.А.</w:t>
      </w:r>
      <w:r w:rsidRPr="0052681C">
        <w:rPr>
          <w:sz w:val="26"/>
          <w:szCs w:val="26"/>
        </w:rPr>
        <w:t xml:space="preserve"> </w:t>
      </w:r>
    </w:p>
    <w:p w14:paraId="615618EC" w14:textId="77777777" w:rsidR="00094411" w:rsidRPr="0052681C" w:rsidRDefault="00094411" w:rsidP="00094411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14:paraId="2F5CB9FF" w14:textId="77777777" w:rsidR="0026453A" w:rsidRPr="00697DC5" w:rsidRDefault="0026453A" w:rsidP="0026453A"/>
    <w:p w14:paraId="2F5CBA00" w14:textId="77777777" w:rsidR="0026453A" w:rsidRPr="00697DC5" w:rsidRDefault="0026453A" w:rsidP="0026453A"/>
    <w:p w14:paraId="2F5CBA01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2F5CBA02" w14:textId="77777777" w:rsidR="004F6968" w:rsidRPr="00FB6FE0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FB6FE0">
        <w:rPr>
          <w:b/>
          <w:sz w:val="26"/>
          <w:szCs w:val="26"/>
        </w:rPr>
        <w:t>(</w:t>
      </w:r>
      <w:r w:rsidR="00095657" w:rsidRPr="00FB6FE0">
        <w:rPr>
          <w:b/>
          <w:sz w:val="26"/>
          <w:szCs w:val="26"/>
        </w:rPr>
        <w:t>Гайка М20 оцинкованная</w:t>
      </w:r>
      <w:r w:rsidR="00FB6FE0">
        <w:rPr>
          <w:b/>
          <w:sz w:val="26"/>
          <w:szCs w:val="26"/>
        </w:rPr>
        <w:t>)</w:t>
      </w:r>
      <w:r w:rsidR="00C87E33">
        <w:rPr>
          <w:b/>
          <w:sz w:val="26"/>
          <w:szCs w:val="26"/>
        </w:rPr>
        <w:t>.</w:t>
      </w:r>
      <w:r w:rsidR="009C0389" w:rsidRPr="00FB6FE0">
        <w:rPr>
          <w:b/>
          <w:sz w:val="26"/>
          <w:szCs w:val="26"/>
        </w:rPr>
        <w:t xml:space="preserve"> Лот № </w:t>
      </w:r>
      <w:r w:rsidR="00BD2843" w:rsidRPr="00C87E33">
        <w:rPr>
          <w:b/>
          <w:sz w:val="26"/>
          <w:szCs w:val="26"/>
          <w:u w:val="single"/>
        </w:rPr>
        <w:t>203</w:t>
      </w:r>
      <w:r w:rsidR="00BD2843" w:rsidRPr="00C87E33">
        <w:rPr>
          <w:b/>
          <w:sz w:val="26"/>
          <w:szCs w:val="26"/>
          <w:u w:val="single"/>
          <w:lang w:val="en-US"/>
        </w:rPr>
        <w:t>B</w:t>
      </w:r>
    </w:p>
    <w:p w14:paraId="2F5CBA03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2F5CBA04" w14:textId="77777777" w:rsidR="00C87E33" w:rsidRDefault="00C87E33" w:rsidP="00C87E3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2F5CBA05" w14:textId="77777777" w:rsidR="00C87E33" w:rsidRDefault="00C87E33" w:rsidP="00C87E33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14:paraId="2F5CBA06" w14:textId="77777777" w:rsidR="00C87E33" w:rsidRDefault="00C87E33" w:rsidP="00C87E3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F5CBA07" w14:textId="77777777" w:rsidR="00C87E33" w:rsidRDefault="00C87E33" w:rsidP="00C87E3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2F5CBA08" w14:textId="77777777" w:rsidR="00C87E33" w:rsidRDefault="00C87E33" w:rsidP="00C87E3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2F5CBA09" w14:textId="77777777" w:rsidR="00C87E33" w:rsidRDefault="00C87E33" w:rsidP="00C87E3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2F5CBA0A" w14:textId="77777777" w:rsidR="00C87E33" w:rsidRDefault="00C87E33" w:rsidP="00C87E3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2F5CBA0B" w14:textId="77777777" w:rsidR="00C87E33" w:rsidRDefault="00C87E33" w:rsidP="00C87E3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</w:t>
      </w:r>
      <w:bookmarkStart w:id="2" w:name="_GoBack"/>
      <w:bookmarkEnd w:id="2"/>
      <w:r>
        <w:rPr>
          <w:sz w:val="24"/>
          <w:szCs w:val="24"/>
        </w:rPr>
        <w:t>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F5CBA0C" w14:textId="77777777" w:rsidR="00C87E33" w:rsidRDefault="00C87E33" w:rsidP="00C87E3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2F5CBA0D" w14:textId="77777777" w:rsidR="00C87E33" w:rsidRDefault="00C87E33" w:rsidP="00C87E3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2F5CBA0E" w14:textId="77777777" w:rsidR="00C87E33" w:rsidRDefault="00C87E33" w:rsidP="00C87E3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2F5CBA0F" w14:textId="68B65B74" w:rsidR="00C87E33" w:rsidRDefault="00C87E33" w:rsidP="00C87E3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</w:t>
      </w:r>
      <w:r w:rsidR="00142F51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F5CBA10" w14:textId="77777777" w:rsidR="00C87E33" w:rsidRDefault="00C87E33" w:rsidP="00C87E3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14:paraId="2F5CBA11" w14:textId="77777777" w:rsidR="00C87E33" w:rsidRDefault="00C87E33" w:rsidP="00C87E3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2F5CBA12" w14:textId="77777777" w:rsidR="00C87E33" w:rsidRDefault="00C87E33" w:rsidP="00C87E3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2F5CBA13" w14:textId="77777777" w:rsidR="00C87E33" w:rsidRDefault="00C87E33" w:rsidP="00C87E3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2F5CBA14" w14:textId="77777777" w:rsidR="00C87E33" w:rsidRDefault="00C87E33" w:rsidP="00C87E33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F5CBA15" w14:textId="77777777" w:rsidR="00C87E33" w:rsidRDefault="00C87E33" w:rsidP="00C87E33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2F5CBA16" w14:textId="77777777" w:rsidR="00C87E33" w:rsidRDefault="00C87E33" w:rsidP="00C87E3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2F5CBA17" w14:textId="77777777" w:rsidR="00C87E33" w:rsidRDefault="00C87E33" w:rsidP="00C87E3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2F5CBA18" w14:textId="77777777" w:rsidR="00C87E33" w:rsidRDefault="00C87E33" w:rsidP="00C87E3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2F5CBA19" w14:textId="77777777" w:rsidR="00C87E33" w:rsidRDefault="00C87E33" w:rsidP="00C87E3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2F5CBA1A" w14:textId="77777777" w:rsidR="00C87E33" w:rsidRDefault="00C87E33" w:rsidP="00C87E33">
      <w:pPr>
        <w:spacing w:line="276" w:lineRule="auto"/>
        <w:rPr>
          <w:sz w:val="24"/>
          <w:szCs w:val="24"/>
        </w:rPr>
      </w:pPr>
    </w:p>
    <w:p w14:paraId="2F5CBA1B" w14:textId="77777777" w:rsidR="00C87E33" w:rsidRDefault="00C87E33" w:rsidP="00C87E3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2F5CBA1C" w14:textId="77777777" w:rsidR="00C87E33" w:rsidRDefault="00C87E33" w:rsidP="00C87E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F5CBA1D" w14:textId="77777777" w:rsidR="00C87E33" w:rsidRDefault="00C87E33" w:rsidP="00C87E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F5CBA1E" w14:textId="77777777" w:rsidR="00C87E33" w:rsidRDefault="00C87E33" w:rsidP="00C87E3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F5CBA1F" w14:textId="77777777" w:rsidR="00C87E33" w:rsidRDefault="00C87E33" w:rsidP="00C87E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2F5CBA20" w14:textId="77777777" w:rsidR="00C87E33" w:rsidRDefault="00C87E33" w:rsidP="00C87E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F5CBA21" w14:textId="77777777" w:rsidR="00C87E33" w:rsidRDefault="00C87E33" w:rsidP="00C87E3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2F5CBA22" w14:textId="77777777" w:rsidR="00C87E33" w:rsidRDefault="00C87E33" w:rsidP="00C87E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2F5CBA23" w14:textId="77777777" w:rsidR="00C87E33" w:rsidRDefault="00C87E33" w:rsidP="00C87E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2F5CBA24" w14:textId="77777777" w:rsidR="00C87E33" w:rsidRDefault="00C87E33" w:rsidP="00C87E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2F5CBA25" w14:textId="77777777" w:rsidR="00C87E33" w:rsidRDefault="00C87E33" w:rsidP="00C87E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2F5CBA26" w14:textId="77777777" w:rsidR="00C87E33" w:rsidRDefault="00C87E33" w:rsidP="00C87E3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2F5CBA27" w14:textId="77777777" w:rsidR="00C87E33" w:rsidRDefault="00C87E33" w:rsidP="00C87E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2F5CBA28" w14:textId="77777777" w:rsidR="00C87E33" w:rsidRDefault="00C87E33" w:rsidP="00C87E33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Правила приемки продукции.</w:t>
      </w:r>
    </w:p>
    <w:p w14:paraId="2F5CBA29" w14:textId="300168B6" w:rsidR="00C87E33" w:rsidRDefault="00C87E33" w:rsidP="00C87E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142F51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2F5CBA2A" w14:textId="77777777" w:rsidR="00C87E33" w:rsidRDefault="00C87E33" w:rsidP="00C87E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F5CBA2B" w14:textId="77777777" w:rsidR="00C87E33" w:rsidRDefault="00C87E33" w:rsidP="00C87E33">
      <w:pPr>
        <w:rPr>
          <w:sz w:val="26"/>
          <w:szCs w:val="26"/>
        </w:rPr>
      </w:pPr>
    </w:p>
    <w:p w14:paraId="2F5CBA2C" w14:textId="77777777" w:rsidR="00C87E33" w:rsidRDefault="00C87E33" w:rsidP="00C87E33">
      <w:pPr>
        <w:rPr>
          <w:sz w:val="26"/>
          <w:szCs w:val="26"/>
        </w:rPr>
      </w:pPr>
    </w:p>
    <w:p w14:paraId="0F271EE8" w14:textId="77777777" w:rsidR="00094411" w:rsidRDefault="00094411" w:rsidP="00094411">
      <w:pPr>
        <w:rPr>
          <w:sz w:val="26"/>
          <w:szCs w:val="26"/>
        </w:rPr>
      </w:pPr>
    </w:p>
    <w:p w14:paraId="403EAA81" w14:textId="77777777" w:rsidR="008069B9" w:rsidRDefault="008069B9" w:rsidP="008069B9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________Начальник СЛЭП______/____________________/____Столповских Р.Ю._________                                                                                                                        </w:t>
      </w:r>
    </w:p>
    <w:p w14:paraId="3F1FFCFE" w14:textId="77777777" w:rsidR="008069B9" w:rsidRDefault="008069B9" w:rsidP="008069B9">
      <w:pPr>
        <w:ind w:firstLine="0"/>
        <w:rPr>
          <w:sz w:val="22"/>
          <w:szCs w:val="22"/>
        </w:rPr>
      </w:pPr>
      <w:r>
        <w:rPr>
          <w:sz w:val="18"/>
          <w:szCs w:val="18"/>
        </w:rPr>
        <w:t xml:space="preserve">                                       </w:t>
      </w:r>
      <w:r>
        <w:rPr>
          <w:sz w:val="14"/>
          <w:szCs w:val="14"/>
        </w:rPr>
        <w:t>должность                                                                 подпись                                                  Фамилия И.О</w:t>
      </w:r>
      <w:r>
        <w:rPr>
          <w:sz w:val="22"/>
          <w:szCs w:val="22"/>
        </w:rPr>
        <w:t xml:space="preserve">.         </w:t>
      </w:r>
    </w:p>
    <w:p w14:paraId="2F5CBA2F" w14:textId="77777777" w:rsidR="00C87E33" w:rsidRDefault="00C87E33" w:rsidP="00C87E33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14:paraId="2F5CBA30" w14:textId="77777777" w:rsidR="008F73A3" w:rsidRPr="00697DC5" w:rsidRDefault="008F73A3" w:rsidP="00C87E33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E2E447" w14:textId="77777777" w:rsidR="000F6BBF" w:rsidRDefault="000F6BBF">
      <w:r>
        <w:separator/>
      </w:r>
    </w:p>
  </w:endnote>
  <w:endnote w:type="continuationSeparator" w:id="0">
    <w:p w14:paraId="4757DB9F" w14:textId="77777777" w:rsidR="000F6BBF" w:rsidRDefault="000F6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DC418B" w14:textId="77777777" w:rsidR="000F6BBF" w:rsidRDefault="000F6BBF">
      <w:r>
        <w:separator/>
      </w:r>
    </w:p>
  </w:footnote>
  <w:footnote w:type="continuationSeparator" w:id="0">
    <w:p w14:paraId="6A15F3E9" w14:textId="77777777" w:rsidR="000F6BBF" w:rsidRDefault="000F6B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5CBA35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2F5CBA36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5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849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411"/>
    <w:rsid w:val="00094AC3"/>
    <w:rsid w:val="00095657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BBF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4AD3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2F51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662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69B9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10AB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055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03B4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1F25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0E13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87E33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C6DE4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0EF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6FE0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5CB9F3"/>
  <w15:docId w15:val="{84586FC3-F0E0-4F9E-92C9-4CC0DA4E6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094411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2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17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EB8D5-EC38-4944-86BE-9F9EAF8B4CA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FF059A92-1AED-425C-99D0-76BECEC61E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0790FB-0676-46F0-A097-989B503A10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441847-FD9B-4E6F-A415-205A6CE07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Ярцев Андрей Петрович</cp:lastModifiedBy>
  <cp:revision>5</cp:revision>
  <cp:lastPrinted>2010-09-30T13:29:00Z</cp:lastPrinted>
  <dcterms:created xsi:type="dcterms:W3CDTF">2016-10-11T05:36:00Z</dcterms:created>
  <dcterms:modified xsi:type="dcterms:W3CDTF">2016-10-11T07:39:00Z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